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14:paraId="5E82AB51" w14:textId="77777777" w:rsidTr="00F320AA">
        <w:trPr>
          <w:cantSplit/>
        </w:trPr>
        <w:tc>
          <w:tcPr>
            <w:tcW w:w="1418" w:type="dxa"/>
            <w:vAlign w:val="center"/>
          </w:tcPr>
          <w:p w14:paraId="70869C0F" w14:textId="77777777" w:rsidR="00F320AA" w:rsidRPr="00DF23FC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7CBA24C" wp14:editId="1A1E0C36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771DED72" w14:textId="77777777" w:rsidR="00F320AA" w:rsidRPr="00DF23FC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B37A1C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522B344F" w14:textId="77777777" w:rsidR="00F320AA" w:rsidRDefault="00EB0812" w:rsidP="00F320AA">
            <w:pPr>
              <w:spacing w:before="0" w:line="240" w:lineRule="atLeast"/>
            </w:pPr>
            <w:r>
              <w:rPr>
                <w:noProof/>
              </w:rPr>
              <w:drawing>
                <wp:inline distT="0" distB="0" distL="0" distR="0" wp14:anchorId="0DC73BDA" wp14:editId="2F4FD192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03232FF1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55F31C7D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6A98CDFC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4B99EFC1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77F2D989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3A904453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 w14:paraId="6C541B1C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6B8FA384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0080E815" w14:textId="405C2B73" w:rsidR="00A066F1" w:rsidRPr="00841216" w:rsidRDefault="0076571F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76571F">
              <w:rPr>
                <w:rFonts w:ascii="Verdana" w:hAnsi="Verdana"/>
                <w:b/>
                <w:sz w:val="20"/>
                <w:lang w:val="en-US"/>
              </w:rPr>
              <w:t xml:space="preserve">Doc. </w:t>
            </w:r>
            <w:proofErr w:type="gramStart"/>
            <w:r w:rsidRPr="0076571F">
              <w:rPr>
                <w:rFonts w:ascii="Verdana" w:hAnsi="Verdana"/>
                <w:b/>
                <w:sz w:val="20"/>
                <w:lang w:val="en-US"/>
              </w:rPr>
              <w:t>CPG(</w:t>
            </w:r>
            <w:proofErr w:type="gramEnd"/>
            <w:r w:rsidRPr="0076571F">
              <w:rPr>
                <w:rFonts w:ascii="Verdana" w:hAnsi="Verdana"/>
                <w:b/>
                <w:sz w:val="20"/>
                <w:lang w:val="en-US"/>
              </w:rPr>
              <w:t>23)0</w:t>
            </w:r>
            <w:r w:rsidR="00B92DF8">
              <w:rPr>
                <w:rFonts w:ascii="Verdana" w:hAnsi="Verdana"/>
                <w:b/>
                <w:sz w:val="20"/>
                <w:lang w:val="en-US"/>
              </w:rPr>
              <w:t>36</w:t>
            </w:r>
            <w:r w:rsidRPr="0076571F">
              <w:rPr>
                <w:rFonts w:ascii="Verdana" w:hAnsi="Verdana"/>
                <w:b/>
                <w:sz w:val="20"/>
                <w:lang w:val="en-US"/>
              </w:rPr>
              <w:t xml:space="preserve"> ANNEX</w:t>
            </w:r>
            <w:r>
              <w:rPr>
                <w:rFonts w:ascii="Verdana" w:hAnsi="Verdana"/>
                <w:b/>
                <w:sz w:val="20"/>
                <w:lang w:val="en-US"/>
              </w:rPr>
              <w:t xml:space="preserve"> V-11B</w:t>
            </w:r>
            <w:r>
              <w:rPr>
                <w:rFonts w:ascii="Verdana" w:hAnsi="Verdana"/>
                <w:b/>
                <w:sz w:val="20"/>
                <w:lang w:val="en-US"/>
              </w:rPr>
              <w:br/>
            </w:r>
            <w:r w:rsidR="001B3695">
              <w:rPr>
                <w:rFonts w:ascii="Verdana" w:hAnsi="Verdana"/>
                <w:b/>
                <w:sz w:val="20"/>
              </w:rPr>
              <w:t xml:space="preserve">Addendum 2 to </w:t>
            </w:r>
            <w:r w:rsidR="00E55816">
              <w:rPr>
                <w:rFonts w:ascii="Verdana" w:hAnsi="Verdana"/>
                <w:b/>
                <w:sz w:val="20"/>
              </w:rPr>
              <w:t>Addendum 11 to</w:t>
            </w:r>
            <w:r w:rsidR="00E55816"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1B3695">
              <w:rPr>
                <w:rFonts w:ascii="Verdana" w:hAnsi="Verdana"/>
                <w:b/>
                <w:sz w:val="20"/>
              </w:rPr>
              <w:t>XXXX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34D19511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71A0E4D3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44776E5C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27 April 2023</w:t>
            </w:r>
          </w:p>
        </w:tc>
      </w:tr>
      <w:tr w:rsidR="00A066F1" w:rsidRPr="00C324A8" w14:paraId="5B89068D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67507840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15222F9B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081F6946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32CD46BC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4E7F9935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38166724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068237C6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0256AE3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08AFF945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CA247F9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645D2DC0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1FA8F6D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1.11</w:t>
            </w:r>
          </w:p>
        </w:tc>
      </w:tr>
    </w:tbl>
    <w:bookmarkEnd w:id="5"/>
    <w:bookmarkEnd w:id="6"/>
    <w:p w14:paraId="65B100D4" w14:textId="77777777" w:rsidR="00187BD9" w:rsidRPr="008B51E8" w:rsidRDefault="00FF3158" w:rsidP="008B51E8">
      <w:r>
        <w:rPr>
          <w:bCs/>
        </w:rPr>
        <w:t>1.11</w:t>
      </w:r>
      <w:r>
        <w:rPr>
          <w:b/>
        </w:rPr>
        <w:tab/>
      </w:r>
      <w:r>
        <w:t xml:space="preserve">to </w:t>
      </w:r>
      <w:r>
        <w:rPr>
          <w:lang w:eastAsia="zh-CN"/>
        </w:rPr>
        <w:t>consider</w:t>
      </w:r>
      <w:r>
        <w:t xml:space="preserve"> possible regulatory actions to support the modernization of the Global Maritime Distress and Safety System (GMDSS) and the implementation of e</w:t>
      </w:r>
      <w:r>
        <w:noBreakHyphen/>
        <w:t xml:space="preserve">navigation, in accordance with Resolution </w:t>
      </w:r>
      <w:r>
        <w:rPr>
          <w:b/>
        </w:rPr>
        <w:t>361 (Rev.WRC</w:t>
      </w:r>
      <w:r>
        <w:rPr>
          <w:b/>
        </w:rPr>
        <w:noBreakHyphen/>
        <w:t>19)</w:t>
      </w:r>
      <w:r>
        <w:t>;</w:t>
      </w:r>
    </w:p>
    <w:p w14:paraId="2420DA1A" w14:textId="77777777" w:rsidR="001B3695" w:rsidRDefault="001B3695" w:rsidP="001B3695">
      <w:pPr>
        <w:jc w:val="center"/>
        <w:rPr>
          <w:b/>
        </w:rPr>
      </w:pPr>
      <w:r w:rsidRPr="009C11A2">
        <w:rPr>
          <w:b/>
        </w:rPr>
        <w:t xml:space="preserve">Part </w:t>
      </w:r>
      <w:r>
        <w:rPr>
          <w:b/>
        </w:rPr>
        <w:t>B</w:t>
      </w:r>
      <w:r w:rsidRPr="009C11A2">
        <w:rPr>
          <w:b/>
        </w:rPr>
        <w:t xml:space="preserve">: </w:t>
      </w:r>
      <w:r>
        <w:rPr>
          <w:b/>
        </w:rPr>
        <w:t>E-navigation</w:t>
      </w:r>
    </w:p>
    <w:p w14:paraId="2EB4ECAE" w14:textId="77777777" w:rsidR="001B3695" w:rsidRPr="0076571F" w:rsidRDefault="001B3695" w:rsidP="001B3695">
      <w:pPr>
        <w:pStyle w:val="Headingb"/>
        <w:rPr>
          <w:lang w:val="en-US"/>
        </w:rPr>
      </w:pPr>
      <w:r w:rsidRPr="0076571F">
        <w:rPr>
          <w:lang w:val="en-US"/>
        </w:rPr>
        <w:t>Introduction</w:t>
      </w:r>
    </w:p>
    <w:p w14:paraId="6DE8951E" w14:textId="77777777" w:rsidR="001B3695" w:rsidRPr="00291A84" w:rsidRDefault="001B3695" w:rsidP="001B3695">
      <w:pPr>
        <w:rPr>
          <w:b/>
          <w:iCs/>
        </w:rPr>
      </w:pPr>
      <w:r w:rsidRPr="00C16678">
        <w:rPr>
          <w:iCs/>
        </w:rPr>
        <w:t>Resolution</w:t>
      </w:r>
      <w:r>
        <w:rPr>
          <w:b/>
          <w:iCs/>
        </w:rPr>
        <w:t xml:space="preserve"> 361 (Rev.WRC-19)</w:t>
      </w:r>
      <w:r w:rsidRPr="00C16678">
        <w:rPr>
          <w:iCs/>
        </w:rPr>
        <w:t xml:space="preserve"> </w:t>
      </w:r>
      <w:r w:rsidRPr="001B3695">
        <w:rPr>
          <w:i/>
        </w:rPr>
        <w:t>resolves to</w:t>
      </w:r>
      <w:r w:rsidRPr="001B3695">
        <w:rPr>
          <w:b/>
          <w:i/>
        </w:rPr>
        <w:t xml:space="preserve"> </w:t>
      </w:r>
      <w:r w:rsidRPr="001B3695">
        <w:rPr>
          <w:i/>
        </w:rPr>
        <w:t>invite the 2023 World Radiocommunication Conference</w:t>
      </w:r>
    </w:p>
    <w:p w14:paraId="0EAD8BCC" w14:textId="77777777" w:rsidR="001B3695" w:rsidRDefault="001B3695" w:rsidP="001B3695">
      <w:r>
        <w:t>2</w:t>
      </w:r>
      <w:r>
        <w:tab/>
        <w:t>to consider possible regulatory actions, including spectrum allocations based on ITU</w:t>
      </w:r>
      <w:r>
        <w:noBreakHyphen/>
        <w:t xml:space="preserve">R studies, </w:t>
      </w:r>
      <w:r>
        <w:rPr>
          <w:rFonts w:eastAsia="MS Mincho"/>
          <w:szCs w:val="24"/>
        </w:rPr>
        <w:t>for the maritime mobile service</w:t>
      </w:r>
      <w:r>
        <w:t>, supporting e</w:t>
      </w:r>
      <w:r>
        <w:noBreakHyphen/>
        <w:t>navigation;</w:t>
      </w:r>
    </w:p>
    <w:p w14:paraId="44365AEB" w14:textId="77777777" w:rsidR="001B3695" w:rsidRDefault="001B3695" w:rsidP="001B3695">
      <w:pPr>
        <w:rPr>
          <w:iCs/>
        </w:rPr>
      </w:pPr>
      <w:r w:rsidRPr="008B581F">
        <w:rPr>
          <w:iCs/>
        </w:rPr>
        <w:t>CEPT is of the view that no change to the Radio Regulations is required as a consequence of no decision taken by IMO regarding spectrum requirements to implement e-navigation.</w:t>
      </w:r>
    </w:p>
    <w:p w14:paraId="737A7CEC" w14:textId="77777777" w:rsidR="001B3695" w:rsidRDefault="001B3695" w:rsidP="001B3695">
      <w:pPr>
        <w:pStyle w:val="Headingb"/>
      </w:pPr>
      <w:proofErr w:type="spellStart"/>
      <w:r>
        <w:t>Proposals</w:t>
      </w:r>
      <w:proofErr w:type="spellEnd"/>
    </w:p>
    <w:p w14:paraId="2339B668" w14:textId="77777777" w:rsidR="00187BD9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CH"/>
        </w:rPr>
      </w:pPr>
      <w:r>
        <w:rPr>
          <w:lang w:val="fr-CH"/>
        </w:rPr>
        <w:br w:type="page"/>
      </w:r>
    </w:p>
    <w:p w14:paraId="781784DA" w14:textId="4EC57576" w:rsidR="00485C24" w:rsidRPr="0076571F" w:rsidRDefault="00FF3158">
      <w:pPr>
        <w:pStyle w:val="Proposal"/>
        <w:rPr>
          <w:lang w:val="fr-CH"/>
        </w:rPr>
      </w:pPr>
      <w:r w:rsidRPr="0076571F">
        <w:rPr>
          <w:u w:val="single"/>
          <w:lang w:val="fr-CH"/>
        </w:rPr>
        <w:lastRenderedPageBreak/>
        <w:t>NOC</w:t>
      </w:r>
      <w:r w:rsidRPr="0076571F">
        <w:rPr>
          <w:lang w:val="fr-CH"/>
        </w:rPr>
        <w:tab/>
        <w:t>EUR/</w:t>
      </w:r>
      <w:r w:rsidR="001B3695" w:rsidRPr="0076571F">
        <w:rPr>
          <w:lang w:val="fr-CH"/>
        </w:rPr>
        <w:t>XXXXA11</w:t>
      </w:r>
      <w:r w:rsidRPr="0076571F">
        <w:rPr>
          <w:lang w:val="fr-CH"/>
        </w:rPr>
        <w:t>A2/1</w:t>
      </w:r>
    </w:p>
    <w:p w14:paraId="39508D91" w14:textId="77777777" w:rsidR="00B51F44" w:rsidRPr="0076571F" w:rsidRDefault="00FF3158" w:rsidP="005410BF">
      <w:pPr>
        <w:pStyle w:val="Volumetitle"/>
        <w:rPr>
          <w:lang w:val="fr-CH"/>
        </w:rPr>
      </w:pPr>
      <w:bookmarkStart w:id="7" w:name="_Toc451865278"/>
      <w:bookmarkStart w:id="8" w:name="_Toc42842370"/>
      <w:r w:rsidRPr="0076571F">
        <w:rPr>
          <w:lang w:val="fr-CH"/>
        </w:rPr>
        <w:t>ARTICLES</w:t>
      </w:r>
      <w:bookmarkEnd w:id="7"/>
      <w:bookmarkEnd w:id="8"/>
    </w:p>
    <w:p w14:paraId="6253BC94" w14:textId="6F4C9E80" w:rsidR="00485C24" w:rsidRPr="0076571F" w:rsidRDefault="00485C24">
      <w:pPr>
        <w:pStyle w:val="Reasons"/>
        <w:rPr>
          <w:lang w:val="fr-CH"/>
        </w:rPr>
      </w:pPr>
    </w:p>
    <w:p w14:paraId="41766FDA" w14:textId="687D3A90" w:rsidR="00485C24" w:rsidRPr="0076571F" w:rsidRDefault="00FF3158">
      <w:pPr>
        <w:pStyle w:val="Proposal"/>
        <w:rPr>
          <w:lang w:val="fr-CH"/>
        </w:rPr>
      </w:pPr>
      <w:r w:rsidRPr="0076571F">
        <w:rPr>
          <w:u w:val="single"/>
          <w:lang w:val="fr-CH"/>
        </w:rPr>
        <w:t>NOC</w:t>
      </w:r>
      <w:r w:rsidRPr="0076571F">
        <w:rPr>
          <w:lang w:val="fr-CH"/>
        </w:rPr>
        <w:tab/>
        <w:t>EUR/</w:t>
      </w:r>
      <w:r w:rsidR="001B3695" w:rsidRPr="0076571F">
        <w:rPr>
          <w:lang w:val="fr-CH"/>
        </w:rPr>
        <w:t>XXXX</w:t>
      </w:r>
      <w:r w:rsidRPr="0076571F">
        <w:rPr>
          <w:lang w:val="fr-CH"/>
        </w:rPr>
        <w:t>A11A2/2</w:t>
      </w:r>
    </w:p>
    <w:p w14:paraId="77ADE239" w14:textId="77777777" w:rsidR="006B3AB3" w:rsidRPr="004A42B6" w:rsidRDefault="00FF3158" w:rsidP="008A5CB3">
      <w:pPr>
        <w:pStyle w:val="Volumetitle"/>
      </w:pPr>
      <w:r w:rsidRPr="004A42B6">
        <w:t>APPENDICES</w:t>
      </w:r>
    </w:p>
    <w:p w14:paraId="64CC915A" w14:textId="41DEA00A" w:rsidR="00485C24" w:rsidRDefault="00485C24">
      <w:pPr>
        <w:pStyle w:val="Reasons"/>
      </w:pPr>
    </w:p>
    <w:p w14:paraId="16F11239" w14:textId="597FCDA5" w:rsidR="00485C24" w:rsidRDefault="00FF3158">
      <w:pPr>
        <w:pStyle w:val="Proposal"/>
      </w:pPr>
      <w:r>
        <w:t>MOD</w:t>
      </w:r>
      <w:r>
        <w:tab/>
        <w:t>EUR/</w:t>
      </w:r>
      <w:r w:rsidR="001B3695">
        <w:t>XXXX</w:t>
      </w:r>
      <w:r>
        <w:t>A11A2/</w:t>
      </w:r>
      <w:r w:rsidR="001B3695">
        <w:t>3</w:t>
      </w:r>
    </w:p>
    <w:p w14:paraId="3954D718" w14:textId="57B792B7" w:rsidR="00FF1E5E" w:rsidRDefault="00FF3158" w:rsidP="00FF1E5E">
      <w:pPr>
        <w:pStyle w:val="ResNo"/>
      </w:pPr>
      <w:bookmarkStart w:id="9" w:name="_Toc39649487"/>
      <w:r>
        <w:t xml:space="preserve">RESOLUTION </w:t>
      </w:r>
      <w:r>
        <w:rPr>
          <w:rStyle w:val="href"/>
        </w:rPr>
        <w:t>361</w:t>
      </w:r>
      <w:r>
        <w:t xml:space="preserve"> (REV.WRC</w:t>
      </w:r>
      <w:r>
        <w:noBreakHyphen/>
      </w:r>
      <w:del w:id="10" w:author="CEPT" w:date="2023-04-27T21:54:00Z">
        <w:r w:rsidDel="001B3695">
          <w:delText>19</w:delText>
        </w:r>
      </w:del>
      <w:ins w:id="11" w:author="CEPT" w:date="2023-04-27T21:54:00Z">
        <w:r w:rsidR="001B3695">
          <w:t>23</w:t>
        </w:r>
      </w:ins>
      <w:r>
        <w:t>)</w:t>
      </w:r>
      <w:bookmarkEnd w:id="9"/>
    </w:p>
    <w:p w14:paraId="06CC8B04" w14:textId="77777777" w:rsidR="00FF1E5E" w:rsidRDefault="00FF3158" w:rsidP="00FF1E5E">
      <w:pPr>
        <w:pStyle w:val="Restitle"/>
      </w:pPr>
      <w:bookmarkStart w:id="12" w:name="_Toc35789347"/>
      <w:bookmarkStart w:id="13" w:name="_Toc35857044"/>
      <w:bookmarkStart w:id="14" w:name="_Toc35877679"/>
      <w:bookmarkStart w:id="15" w:name="_Toc35963622"/>
      <w:bookmarkStart w:id="16" w:name="_Toc39649488"/>
      <w:r>
        <w:t xml:space="preserve">Consideration of possible regulatory actions to support modernization of the Global Maritime Distress and Safety System and </w:t>
      </w:r>
      <w:r>
        <w:br/>
        <w:t>the implementation of e</w:t>
      </w:r>
      <w:r>
        <w:noBreakHyphen/>
        <w:t>navigation</w:t>
      </w:r>
      <w:bookmarkEnd w:id="12"/>
      <w:bookmarkEnd w:id="13"/>
      <w:bookmarkEnd w:id="14"/>
      <w:bookmarkEnd w:id="15"/>
      <w:bookmarkEnd w:id="16"/>
    </w:p>
    <w:p w14:paraId="6FFDBD04" w14:textId="6BE5D5F0" w:rsidR="00FF1E5E" w:rsidRDefault="00FF3158" w:rsidP="00FF1E5E">
      <w:pPr>
        <w:pStyle w:val="Normalaftertitle"/>
      </w:pPr>
      <w:r>
        <w:t>The World Radiocommunication Conference (</w:t>
      </w:r>
      <w:del w:id="17" w:author="CEPT" w:date="2023-04-27T21:54:00Z">
        <w:r w:rsidDel="001B3695">
          <w:delText>Sharm el-Sheikh</w:delText>
        </w:r>
      </w:del>
      <w:ins w:id="18" w:author="CEPT" w:date="2023-04-27T21:54:00Z">
        <w:r w:rsidR="001B3695">
          <w:t>Dubai</w:t>
        </w:r>
      </w:ins>
      <w:r>
        <w:t>, 20</w:t>
      </w:r>
      <w:del w:id="19" w:author="CEPT" w:date="2023-04-27T21:54:00Z">
        <w:r w:rsidDel="001B3695">
          <w:delText>19</w:delText>
        </w:r>
      </w:del>
      <w:ins w:id="20" w:author="CEPT" w:date="2023-04-27T21:54:00Z">
        <w:r w:rsidR="001B3695">
          <w:t>23</w:t>
        </w:r>
      </w:ins>
      <w:r>
        <w:t>),</w:t>
      </w:r>
    </w:p>
    <w:p w14:paraId="377E1093" w14:textId="19597EED" w:rsidR="00FF1E5E" w:rsidRPr="001B3695" w:rsidRDefault="001B3695" w:rsidP="00FF1E5E">
      <w:pPr>
        <w:rPr>
          <w:iCs/>
        </w:rPr>
      </w:pPr>
      <w:r w:rsidRPr="001B3695">
        <w:rPr>
          <w:iCs/>
        </w:rPr>
        <w:t>…</w:t>
      </w:r>
    </w:p>
    <w:p w14:paraId="5D6A85FB" w14:textId="77777777" w:rsidR="00FF1E5E" w:rsidRDefault="00FF3158" w:rsidP="00FF1E5E">
      <w:pPr>
        <w:pStyle w:val="Call"/>
      </w:pPr>
      <w:r>
        <w:t>resolves to invite the 2023 World Radiocommunication Conference</w:t>
      </w:r>
    </w:p>
    <w:p w14:paraId="5AA2D01D" w14:textId="77777777" w:rsidR="00FF1E5E" w:rsidRDefault="00FF3158" w:rsidP="00FF1E5E">
      <w:r>
        <w:t>1</w:t>
      </w:r>
      <w:r>
        <w:tab/>
        <w:t>to consider possible regulatory actions, based on ITU Radiocommunication Sector (ITU</w:t>
      </w:r>
      <w:r>
        <w:rPr>
          <w:rFonts w:eastAsia="MS Mincho"/>
          <w:lang w:eastAsia="ja-JP"/>
        </w:rPr>
        <w:noBreakHyphen/>
      </w:r>
      <w:r>
        <w:t>R) studies, taking into consideration the activities of IMO, as well as information and requirements provided by IMO, to support GMDSS modernization;</w:t>
      </w:r>
    </w:p>
    <w:p w14:paraId="3316D1E3" w14:textId="3355446F" w:rsidR="00FF1E5E" w:rsidDel="001B3695" w:rsidRDefault="00FF3158" w:rsidP="00FF1E5E">
      <w:pPr>
        <w:rPr>
          <w:del w:id="21" w:author="CEPT" w:date="2023-04-27T21:55:00Z"/>
        </w:rPr>
      </w:pPr>
      <w:del w:id="22" w:author="CEPT" w:date="2023-04-27T21:55:00Z">
        <w:r w:rsidDel="001B3695">
          <w:delText>2</w:delText>
        </w:r>
        <w:r w:rsidDel="001B3695">
          <w:tab/>
          <w:delText>to consider possible regulatory actions, including spectrum allocations based on ITU</w:delText>
        </w:r>
        <w:r w:rsidDel="001B3695">
          <w:noBreakHyphen/>
          <w:delText xml:space="preserve">R studies, </w:delText>
        </w:r>
        <w:r w:rsidDel="001B3695">
          <w:rPr>
            <w:rFonts w:eastAsia="MS Mincho"/>
            <w:szCs w:val="24"/>
          </w:rPr>
          <w:delText>for the maritime mobile service</w:delText>
        </w:r>
        <w:r w:rsidDel="001B3695">
          <w:delText>, supporting e</w:delText>
        </w:r>
        <w:r w:rsidDel="001B3695">
          <w:noBreakHyphen/>
          <w:delText>navigation;</w:delText>
        </w:r>
      </w:del>
    </w:p>
    <w:p w14:paraId="0D7EB3C8" w14:textId="77777777" w:rsidR="00FF1E5E" w:rsidRDefault="00FF3158" w:rsidP="00FF1E5E">
      <w:r>
        <w:rPr>
          <w:rFonts w:eastAsia="BatangChe"/>
          <w:szCs w:val="24"/>
        </w:rPr>
        <w:t>3</w:t>
      </w:r>
      <w:r>
        <w:rPr>
          <w:rFonts w:eastAsia="BatangChe"/>
          <w:szCs w:val="24"/>
        </w:rPr>
        <w:tab/>
      </w:r>
      <w:r>
        <w:rPr>
          <w:rFonts w:eastAsia="BatangChe"/>
          <w:szCs w:val="24"/>
          <w:lang w:eastAsia="en-GB"/>
        </w:rPr>
        <w:t xml:space="preserve">to consider regulatory provisions, if </w:t>
      </w:r>
      <w:r>
        <w:rPr>
          <w:szCs w:val="24"/>
          <w:lang w:eastAsia="zh-CN"/>
        </w:rPr>
        <w:t>any, based on the results of ITU</w:t>
      </w:r>
      <w:r>
        <w:rPr>
          <w:rFonts w:eastAsia="MS Mincho"/>
          <w:lang w:eastAsia="ja-JP"/>
        </w:rPr>
        <w:noBreakHyphen/>
      </w:r>
      <w:r>
        <w:rPr>
          <w:szCs w:val="24"/>
          <w:lang w:eastAsia="zh-CN"/>
        </w:rPr>
        <w:t xml:space="preserve">R studies referred to in </w:t>
      </w:r>
      <w:r>
        <w:rPr>
          <w:i/>
          <w:szCs w:val="24"/>
          <w:lang w:eastAsia="zh-CN"/>
        </w:rPr>
        <w:t>invites the ITU Radiocommunication Sector</w:t>
      </w:r>
      <w:r>
        <w:rPr>
          <w:szCs w:val="24"/>
          <w:lang w:eastAsia="zh-CN"/>
        </w:rPr>
        <w:t xml:space="preserve"> below,</w:t>
      </w:r>
      <w:r>
        <w:rPr>
          <w:rFonts w:eastAsia="BatangChe"/>
          <w:szCs w:val="24"/>
          <w:lang w:eastAsia="en-GB"/>
        </w:rPr>
        <w:t xml:space="preserve"> to support the introduction of additional satellite systems into the GMDSS</w:t>
      </w:r>
      <w:r>
        <w:t>,</w:t>
      </w:r>
    </w:p>
    <w:p w14:paraId="681C81A9" w14:textId="0679146C" w:rsidR="00FF1E5E" w:rsidRDefault="001B3695" w:rsidP="00FF1E5E">
      <w:r>
        <w:t>…</w:t>
      </w:r>
    </w:p>
    <w:p w14:paraId="28A72356" w14:textId="31593F4B" w:rsidR="00485C24" w:rsidRDefault="00FF3158">
      <w:pPr>
        <w:pStyle w:val="Reasons"/>
      </w:pPr>
      <w:r>
        <w:rPr>
          <w:b/>
        </w:rPr>
        <w:t>Reasons:</w:t>
      </w:r>
      <w:r>
        <w:tab/>
      </w:r>
      <w:r w:rsidR="001B3695" w:rsidRPr="001B3695">
        <w:t>The implementation of e-navigation does not require any modification to Volumes 1 and 2 of the R</w:t>
      </w:r>
      <w:r w:rsidR="001B3695">
        <w:t>adio Regulations.</w:t>
      </w:r>
    </w:p>
    <w:sectPr w:rsidR="00485C24">
      <w:headerReference w:type="default" r:id="rId14"/>
      <w:footerReference w:type="even" r:id="rId15"/>
      <w:footerReference w:type="default" r:id="rId16"/>
      <w:type w:val="oddPage"/>
      <w:pgSz w:w="11907" w:h="16840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CE614" w14:textId="77777777" w:rsidR="0022757F" w:rsidRDefault="0022757F">
      <w:r>
        <w:separator/>
      </w:r>
    </w:p>
  </w:endnote>
  <w:endnote w:type="continuationSeparator" w:id="0">
    <w:p w14:paraId="4C71CAF4" w14:textId="77777777" w:rsidR="0022757F" w:rsidRDefault="0022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B3A7E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5AFC526" w14:textId="3A129DF5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B92DF8">
      <w:rPr>
        <w:noProof/>
      </w:rPr>
      <w:t>01.05.23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82880" w14:textId="77777777" w:rsidR="00E45D05" w:rsidRDefault="00E45D05" w:rsidP="009B1EA1">
    <w:pPr>
      <w:pStyle w:val="Pieddepage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lang w:val="en-US"/>
      </w:rPr>
      <w:t>Q:\TEMPLATE\ITUOffice2007\POOL\DPM templates\WRC-23\E.docx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6873D" w14:textId="77777777" w:rsidR="0022757F" w:rsidRDefault="0022757F">
      <w:r>
        <w:rPr>
          <w:b/>
        </w:rPr>
        <w:t>_______________</w:t>
      </w:r>
    </w:p>
  </w:footnote>
  <w:footnote w:type="continuationSeparator" w:id="0">
    <w:p w14:paraId="60672B4E" w14:textId="77777777" w:rsidR="0022757F" w:rsidRDefault="00227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4EE9" w14:textId="77777777" w:rsidR="00E45D05" w:rsidRDefault="00A066F1" w:rsidP="00187BD9">
    <w:pPr>
      <w:pStyle w:val="En-tte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32A6ED14" w14:textId="77777777" w:rsidR="00A066F1" w:rsidRPr="00A066F1" w:rsidRDefault="00BC75DE" w:rsidP="00241FA2">
    <w:pPr>
      <w:pStyle w:val="En-tte"/>
    </w:pPr>
    <w:r>
      <w:t>WRC</w:t>
    </w:r>
    <w:r w:rsidR="006D70B0">
      <w:t>23</w:t>
    </w:r>
    <w:r w:rsidR="00A066F1">
      <w:t>/</w:t>
    </w:r>
    <w:bookmarkStart w:id="23" w:name="OLE_LINK1"/>
    <w:bookmarkStart w:id="24" w:name="OLE_LINK2"/>
    <w:bookmarkStart w:id="25" w:name="OLE_LINK3"/>
    <w:r w:rsidR="00EB55C6">
      <w:t>4789(Add.11)</w:t>
    </w:r>
    <w:bookmarkEnd w:id="23"/>
    <w:bookmarkEnd w:id="24"/>
    <w:bookmarkEnd w:id="25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EPT">
    <w15:presenceInfo w15:providerId="None" w15:userId="CEP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61F26"/>
    <w:rsid w:val="00187BD9"/>
    <w:rsid w:val="00190B55"/>
    <w:rsid w:val="001B3695"/>
    <w:rsid w:val="001C3B5F"/>
    <w:rsid w:val="001D058F"/>
    <w:rsid w:val="002009EA"/>
    <w:rsid w:val="00202756"/>
    <w:rsid w:val="00202CA0"/>
    <w:rsid w:val="00216B6D"/>
    <w:rsid w:val="0022757F"/>
    <w:rsid w:val="00241FA2"/>
    <w:rsid w:val="00271316"/>
    <w:rsid w:val="002B349C"/>
    <w:rsid w:val="002D58BE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85C24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861D7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D70B0"/>
    <w:rsid w:val="006E3D45"/>
    <w:rsid w:val="0070607A"/>
    <w:rsid w:val="007149F9"/>
    <w:rsid w:val="00733A30"/>
    <w:rsid w:val="00745AEE"/>
    <w:rsid w:val="00750F10"/>
    <w:rsid w:val="0076571F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96E56"/>
    <w:rsid w:val="008B43F2"/>
    <w:rsid w:val="008B6CFF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1EF7"/>
    <w:rsid w:val="00B92DF8"/>
    <w:rsid w:val="00B94AD0"/>
    <w:rsid w:val="00BB3A95"/>
    <w:rsid w:val="00BC75DE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52FD6"/>
    <w:rsid w:val="00D54009"/>
    <w:rsid w:val="00D5651D"/>
    <w:rsid w:val="00D57A34"/>
    <w:rsid w:val="00D63A2F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45D05"/>
    <w:rsid w:val="00E55816"/>
    <w:rsid w:val="00E55AEF"/>
    <w:rsid w:val="00E976C1"/>
    <w:rsid w:val="00EA12E5"/>
    <w:rsid w:val="00EB0812"/>
    <w:rsid w:val="00EB54B2"/>
    <w:rsid w:val="00EB55C6"/>
    <w:rsid w:val="00EF1932"/>
    <w:rsid w:val="00EF71B6"/>
    <w:rsid w:val="00F02766"/>
    <w:rsid w:val="00F05BD4"/>
    <w:rsid w:val="00F06473"/>
    <w:rsid w:val="00F320AA"/>
    <w:rsid w:val="00F6155B"/>
    <w:rsid w:val="00F65C19"/>
    <w:rsid w:val="00F822B0"/>
    <w:rsid w:val="00FD08E2"/>
    <w:rsid w:val="00FD18DA"/>
    <w:rsid w:val="00FD2546"/>
    <w:rsid w:val="00FD772E"/>
    <w:rsid w:val="00FE03DB"/>
    <w:rsid w:val="00FE78C7"/>
    <w:rsid w:val="00FF3158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  <w14:docId w14:val="5B75DB33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Titre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Titre2">
    <w:name w:val="heading 2"/>
    <w:basedOn w:val="Titre1"/>
    <w:next w:val="Normal"/>
    <w:qFormat/>
    <w:pPr>
      <w:spacing w:before="200"/>
      <w:outlineLvl w:val="1"/>
    </w:pPr>
    <w:rPr>
      <w:sz w:val="24"/>
    </w:rPr>
  </w:style>
  <w:style w:type="paragraph" w:styleId="Titre3">
    <w:name w:val="heading 3"/>
    <w:basedOn w:val="Titre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Titre4">
    <w:name w:val="heading 4"/>
    <w:basedOn w:val="Titre3"/>
    <w:next w:val="Normal"/>
    <w:qFormat/>
    <w:pPr>
      <w:outlineLvl w:val="3"/>
    </w:pPr>
  </w:style>
  <w:style w:type="paragraph" w:styleId="Titre5">
    <w:name w:val="heading 5"/>
    <w:basedOn w:val="Titre4"/>
    <w:next w:val="Normal"/>
    <w:qFormat/>
    <w:pPr>
      <w:outlineLvl w:val="4"/>
    </w:pPr>
  </w:style>
  <w:style w:type="paragraph" w:styleId="Titre6">
    <w:name w:val="heading 6"/>
    <w:basedOn w:val="Titre4"/>
    <w:next w:val="Normal"/>
    <w:qFormat/>
    <w:pPr>
      <w:outlineLvl w:val="5"/>
    </w:pPr>
  </w:style>
  <w:style w:type="paragraph" w:styleId="Titre7">
    <w:name w:val="heading 7"/>
    <w:basedOn w:val="Titre6"/>
    <w:next w:val="Normal"/>
    <w:qFormat/>
    <w:pPr>
      <w:outlineLvl w:val="6"/>
    </w:pPr>
  </w:style>
  <w:style w:type="paragraph" w:styleId="Titre8">
    <w:name w:val="heading 8"/>
    <w:basedOn w:val="Titre6"/>
    <w:next w:val="Normal"/>
    <w:qFormat/>
    <w:pPr>
      <w:outlineLvl w:val="7"/>
    </w:pPr>
  </w:style>
  <w:style w:type="paragraph" w:styleId="Titre9">
    <w:name w:val="heading 9"/>
    <w:basedOn w:val="Titre6"/>
    <w:next w:val="Normal"/>
    <w:qFormat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Policepardfaut"/>
    <w:rsid w:val="00745AEE"/>
    <w:rPr>
      <w:rFonts w:ascii="Times New Roman" w:hAnsi="Times New Roman"/>
      <w:b/>
    </w:rPr>
  </w:style>
  <w:style w:type="character" w:customStyle="1" w:styleId="Appref">
    <w:name w:val="App_ref"/>
    <w:basedOn w:val="Policepardfau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Policepardfau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Policepardfau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Appeldenotedefin">
    <w:name w:val="endnote reference"/>
    <w:basedOn w:val="Policepardfau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Retraitnormal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Retraitnormal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Pieddepage">
    <w:name w:val="footer"/>
    <w:basedOn w:val="Normal"/>
    <w:link w:val="PieddepageC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PieddepageCar">
    <w:name w:val="Pied de page Car"/>
    <w:basedOn w:val="Policepardfaut"/>
    <w:link w:val="Pieddepage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Pieddepage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Appelnotedebasdep">
    <w:name w:val="footnote reference"/>
    <w:basedOn w:val="Policepardfaut"/>
    <w:rsid w:val="00745AEE"/>
    <w:rPr>
      <w:position w:val="6"/>
      <w:sz w:val="18"/>
    </w:rPr>
  </w:style>
  <w:style w:type="paragraph" w:styleId="Notedebasdepage">
    <w:name w:val="footnote text"/>
    <w:basedOn w:val="Normal"/>
    <w:link w:val="NotedebasdepageCar"/>
    <w:rsid w:val="00745AEE"/>
    <w:pPr>
      <w:keepLines/>
      <w:tabs>
        <w:tab w:val="left" w:pos="255"/>
      </w:tabs>
    </w:pPr>
  </w:style>
  <w:style w:type="character" w:customStyle="1" w:styleId="NotedebasdepageCar">
    <w:name w:val="Note de bas de page Car"/>
    <w:basedOn w:val="Policepardfaut"/>
    <w:link w:val="Notedebasdepage"/>
    <w:rsid w:val="00745AEE"/>
    <w:rPr>
      <w:rFonts w:ascii="Times New Roman" w:hAnsi="Times New Roman"/>
      <w:sz w:val="24"/>
      <w:lang w:val="en-GB" w:eastAsia="en-US"/>
    </w:rPr>
  </w:style>
  <w:style w:type="paragraph" w:styleId="En-tte">
    <w:name w:val="header"/>
    <w:basedOn w:val="Normal"/>
    <w:link w:val="En-tteCar"/>
    <w:rsid w:val="00745AEE"/>
    <w:pPr>
      <w:spacing w:before="0"/>
      <w:jc w:val="center"/>
    </w:pPr>
    <w:rPr>
      <w:sz w:val="18"/>
    </w:rPr>
  </w:style>
  <w:style w:type="character" w:customStyle="1" w:styleId="En-tteCar">
    <w:name w:val="En-tête Car"/>
    <w:basedOn w:val="Policepardfaut"/>
    <w:link w:val="En-tte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Pieddepage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Policepardfau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M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M2">
    <w:name w:val="toc 2"/>
    <w:basedOn w:val="TM1"/>
    <w:rsid w:val="001D058F"/>
    <w:pPr>
      <w:spacing w:before="120"/>
    </w:pPr>
  </w:style>
  <w:style w:type="paragraph" w:styleId="TM3">
    <w:name w:val="toc 3"/>
    <w:basedOn w:val="TM2"/>
    <w:rsid w:val="001D058F"/>
  </w:style>
  <w:style w:type="paragraph" w:styleId="TM4">
    <w:name w:val="toc 4"/>
    <w:basedOn w:val="TM3"/>
    <w:rsid w:val="001D058F"/>
  </w:style>
  <w:style w:type="paragraph" w:styleId="TM5">
    <w:name w:val="toc 5"/>
    <w:basedOn w:val="TM4"/>
    <w:rsid w:val="001D058F"/>
  </w:style>
  <w:style w:type="paragraph" w:styleId="TM6">
    <w:name w:val="toc 6"/>
    <w:basedOn w:val="TM4"/>
    <w:rsid w:val="001D058F"/>
  </w:style>
  <w:style w:type="paragraph" w:styleId="TM7">
    <w:name w:val="toc 7"/>
    <w:basedOn w:val="TM4"/>
    <w:rsid w:val="001D058F"/>
  </w:style>
  <w:style w:type="paragraph" w:styleId="TM8">
    <w:name w:val="toc 8"/>
    <w:basedOn w:val="TM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Titre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Textedebulles">
    <w:name w:val="Balloon Text"/>
    <w:basedOn w:val="Normal"/>
    <w:link w:val="TextedebullesC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Policepardfau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Titre1"/>
    <w:next w:val="Normal"/>
    <w:qFormat/>
    <w:rsid w:val="00EF71B6"/>
  </w:style>
  <w:style w:type="paragraph" w:customStyle="1" w:styleId="Methodheading2">
    <w:name w:val="Method_heading2"/>
    <w:basedOn w:val="Titre2"/>
    <w:next w:val="Normal"/>
    <w:qFormat/>
    <w:rsid w:val="00EF71B6"/>
  </w:style>
  <w:style w:type="paragraph" w:customStyle="1" w:styleId="Methodheading3">
    <w:name w:val="Method_heading3"/>
    <w:basedOn w:val="Titre3"/>
    <w:next w:val="Normal"/>
    <w:qFormat/>
    <w:rsid w:val="00EF71B6"/>
  </w:style>
  <w:style w:type="paragraph" w:customStyle="1" w:styleId="Methodheading4">
    <w:name w:val="Method_heading4"/>
    <w:basedOn w:val="Titre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customStyle="1" w:styleId="href">
    <w:name w:val="href"/>
    <w:basedOn w:val="Policepardfaut"/>
    <w:rsid w:val="009B463A"/>
  </w:style>
  <w:style w:type="paragraph" w:styleId="Rvision">
    <w:name w:val="Revision"/>
    <w:hidden/>
    <w:uiPriority w:val="99"/>
    <w:semiHidden/>
    <w:rsid w:val="001B3695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:import namespace="996b2e75-67fd-4955-a3b0-5ab9934cb50b"/>
    <xs:import namespace="32a1a8c5-2265-4ebc-b7a0-2071e2c5c9bb"/>
    <xs:element name="properties">
      <xs:complexType>
        <xs:sequence>
          <xs:element name="documentManagement">
            <xs:complexType>
              <xs:all>
                <xs:element ref="ns2:_dlc_DocId" minOccurs="0"/>
                <xs:element ref="ns2:_dlc_DocIdUrl" minOccurs="0"/>
                <xs:element ref="ns2:_dlc_DocIdPersistId" minOccurs="0"/>
                <xs:element ref="ns3:DPM_x0020_Author" minOccurs="0"/>
                <xs:element ref="ns3:DPM_x0020_File_x0020_name" minOccurs="0"/>
                <xs:element ref="ns3:DPM_x0020_Version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:import namespace="http://schemas.microsoft.com/office/2006/documentManagement/types"/>
    <xs:import namespace="http://schemas.microsoft.com/office/infopath/2007/PartnerControls"/>
    <xs:element name="_dlc_DocId" ma:index="8" nillable="true" ma:displayName="Document ID Value" ma:description="The value of the document ID assigned to this item." ma:internalName="_dlc_DocId" ma:readOnly="true">
      <xs:simpleType>
        <xs:restriction base="dms:Text"/>
      </xs:simpleType>
    </xs:element>
    <xs:element name="_dlc_DocIdUrl" ma:index="9" nillable="true" ma:displayName="Document ID" ma:description="Permanent link to this document." ma:hidden="true" ma:internalName="_dlc_DocIdUrl" ma:readOnly="true">
      <xs:complexType>
        <xs:complexContent>
          <xs:extension base="dms:URL">
            <xs:sequence>
              <xs:element name="Url" type="dms:ValidUrl" minOccurs="0" nillable="true"/>
              <xs:element name="Description" type="xsd:string" nillable="true"/>
            </xs:sequence>
          </xs:extension>
        </xs:complexContent>
      </xs:complexType>
    </xs:element>
    <xs:element name="_dlc_DocIdPersistId" ma:index="10" nillable="true" ma:displayName="Persist ID" ma:description="Keep ID on add." ma:hidden="true" ma:internalName="_dlc_DocIdPersistId" ma:readOnly="true">
      <xs:simpleType>
        <xs:restriction base="dms:Boolean"/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:import namespace="http://schemas.microsoft.com/office/2006/documentManagement/types"/>
    <xs:import namespace="http://schemas.microsoft.com/office/infopath/2007/PartnerControls"/>
    <xs:element name="DPM_x0020_Author" ma:index="11" nillable="true" ma:displayName="DPM Author" ma:internalName="DPM_x0020_Author">
      <xs:simpleType>
        <xs:restriction base="dms:Text">
          <xs:maxLength value="255"/>
        </xs:restriction>
      </xs:simpleType>
    </xs:element>
    <xs:element name="DPM_x0020_File_x0020_name" ma:index="12" nillable="true" ma:displayName="DPM File name" ma:internalName="DPM_x0020_File_x0020_name">
      <xs:simpleType>
        <xs:restriction base="dms:Text">
          <xs:maxLength value="255"/>
        </xs:restriction>
      </xs:simpleType>
    </xs:element>
    <xs:element name="DPM_x0020_Version" ma:index="13" nillable="true" ma:displayName="DPM Version" ma:internalName="DPM_x0020_Version">
      <xs:simpleType>
        <xs:restriction base="dms:Text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R23-WRC23-C-4789!A11!MSW-E</DPM_x0020_File_x0020_name>
    <DPM_x0020_Author xmlns="32a1a8c5-2265-4ebc-b7a0-2071e2c5c9bb" xsi:nil="false">Conference Proposals Interface (CPI)</DPM_x0020_Author>
    <DPM_x0020_Version xmlns="32a1a8c5-2265-4ebc-b7a0-2071e2c5c9bb" xsi:nil="false">CPI_2022.05.12.01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5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77332D0-0A1C-4F7D-9BFC-3749FBB887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2B9207-848E-41A3-8272-37E6AE5C31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57F1BB-2A2B-400C-A7B5-D0D66C9141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1488A7-C291-4708-99D2-A5478EA915F3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5.xml><?xml version="1.0" encoding="utf-8"?>
<ds:datastoreItem xmlns:ds="http://schemas.openxmlformats.org/officeDocument/2006/customXml" ds:itemID="{B8565EA2-E34C-49A3-8CEC-C6DB59EB9BE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ITU WRC-19 Template</vt:lpstr>
    </vt:vector>
  </TitlesOfParts>
  <Manager>General Secretariat - Pool</Manager>
  <Company>International Telecommunication Union (ITU)</Company>
  <LinksUpToDate>false</LinksUpToDate>
  <CharactersWithSpaces>2148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R23-WRC23-C-4789!A11!MSW-E</dc:title>
  <dc:subject>World Radiocommunication Conference - 2023</dc:subject>
  <dc:creator>manias</dc:creator>
  <cp:keywords>CPI_2022.05.12.01</cp:keywords>
  <dc:description>Uploaded on 2015.07.06</dc:description>
  <cp:lastModifiedBy>OFCOM</cp:lastModifiedBy>
  <cp:revision>2</cp:revision>
  <cp:lastPrinted>2017-02-10T08:23:00Z</cp:lastPrinted>
  <dcterms:created xsi:type="dcterms:W3CDTF">2023-05-30T17:27:00Z</dcterms:created>
  <dcterms:modified xsi:type="dcterms:W3CDTF">2023-05-30T17:27:00Z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